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40A14">
      <w:pPr>
        <w:spacing w:afterLines="50" w:line="540" w:lineRule="exact"/>
        <w:jc w:val="center"/>
        <w:outlineLvl w:val="0"/>
        <w:rPr>
          <w:rFonts w:ascii="方正小标宋_GBK" w:eastAsia="方正小标宋_GBK" w:hAnsi="方正小标宋_GBK" w:cs="方正小标宋_GBK" w:hint="eastAsia"/>
          <w:sz w:val="40"/>
          <w:szCs w:val="40"/>
        </w:rPr>
      </w:pPr>
    </w:p>
    <w:p w:rsidR="00000000" w:rsidRDefault="00340A14">
      <w:pPr>
        <w:spacing w:afterLines="50" w:line="540" w:lineRule="exact"/>
        <w:jc w:val="center"/>
        <w:outlineLvl w:val="0"/>
        <w:rPr>
          <w:rFonts w:ascii="宋体" w:hAnsi="宋体" w:cs="宋体" w:hint="eastAsia"/>
          <w:sz w:val="28"/>
          <w:szCs w:val="28"/>
        </w:rPr>
      </w:pPr>
      <w:r>
        <w:rPr>
          <w:rFonts w:ascii="方正小标宋_GBK" w:eastAsia="方正小标宋_GBK" w:hAnsi="方正小标宋_GBK" w:cs="方正小标宋_GBK" w:hint="eastAsia"/>
          <w:sz w:val="40"/>
          <w:szCs w:val="40"/>
        </w:rPr>
        <w:t>行政许可事项实施规范</w:t>
      </w:r>
    </w:p>
    <w:p w:rsidR="00000000" w:rsidRDefault="00340A14">
      <w:pPr>
        <w:spacing w:afterLines="50" w:line="540" w:lineRule="exact"/>
        <w:jc w:val="center"/>
        <w:outlineLvl w:val="0"/>
        <w:rPr>
          <w:rFonts w:ascii="宋体" w:hAnsi="宋体" w:cs="宋体" w:hint="eastAsia"/>
          <w:sz w:val="28"/>
          <w:szCs w:val="28"/>
        </w:rPr>
      </w:pPr>
      <w:r>
        <w:rPr>
          <w:rFonts w:ascii="方正楷体_GBK" w:eastAsia="方正楷体_GBK" w:hAnsi="方正楷体_GBK" w:cs="方正楷体_GBK" w:hint="eastAsia"/>
          <w:sz w:val="32"/>
          <w:szCs w:val="32"/>
        </w:rPr>
        <w:t>（基本要素）</w:t>
      </w:r>
    </w:p>
    <w:p w:rsidR="00000000" w:rsidRDefault="00340A14">
      <w:pPr>
        <w:spacing w:afterLines="50" w:line="540" w:lineRule="exact"/>
        <w:jc w:val="center"/>
        <w:outlineLvl w:val="0"/>
        <w:rPr>
          <w:rFonts w:ascii="宋体" w:hAnsi="宋体" w:cs="宋体" w:hint="eastAsia"/>
          <w:sz w:val="28"/>
          <w:szCs w:val="28"/>
        </w:rPr>
      </w:pP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一、行政许可事项名称：</w:t>
      </w:r>
    </w:p>
    <w:p w:rsidR="00000000" w:rsidRDefault="00340A14">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升放无人驾驶自由气球或者系留气球活动审批</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二、主管部门：</w:t>
      </w:r>
    </w:p>
    <w:p w:rsidR="00000000" w:rsidRDefault="00174E09">
      <w:pPr>
        <w:spacing w:line="540" w:lineRule="exact"/>
        <w:ind w:firstLine="420"/>
        <w:outlineLvl w:val="1"/>
        <w:rPr>
          <w:rFonts w:ascii="方正仿宋_GBK" w:eastAsia="方正仿宋_GBK" w:hAnsi="方正仿宋_GBK" w:cs="方正仿宋_GBK" w:hint="eastAsia"/>
          <w:sz w:val="28"/>
          <w:szCs w:val="28"/>
        </w:rPr>
      </w:pPr>
      <w:ins w:id="0" w:author="付志嘉" w:date="2023-10-27T15:38:00Z">
        <w:r>
          <w:rPr>
            <w:rFonts w:ascii="方正仿宋_GBK" w:eastAsia="方正仿宋_GBK" w:hAnsi="方正仿宋_GBK" w:cs="方正仿宋_GBK" w:hint="eastAsia"/>
            <w:sz w:val="28"/>
            <w:szCs w:val="28"/>
          </w:rPr>
          <w:t>云南</w:t>
        </w:r>
      </w:ins>
      <w:r w:rsidR="00340A14">
        <w:rPr>
          <w:rFonts w:ascii="方正仿宋_GBK" w:eastAsia="方正仿宋_GBK" w:hAnsi="方正仿宋_GBK" w:cs="方正仿宋_GBK" w:hint="eastAsia"/>
          <w:sz w:val="28"/>
          <w:szCs w:val="28"/>
        </w:rPr>
        <w:t>省</w:t>
      </w:r>
      <w:r w:rsidR="00340A14">
        <w:rPr>
          <w:rFonts w:ascii="方正仿宋_GBK" w:eastAsia="方正仿宋_GBK" w:hAnsi="方正仿宋_GBK" w:cs="方正仿宋_GBK" w:hint="eastAsia"/>
          <w:sz w:val="28"/>
          <w:szCs w:val="28"/>
        </w:rPr>
        <w:t>气象局</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三、实施机关：</w:t>
      </w:r>
    </w:p>
    <w:p w:rsidR="00000000" w:rsidRDefault="00174E09">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大理市气象局</w:t>
      </w:r>
      <w:r w:rsidR="00340A14">
        <w:rPr>
          <w:rFonts w:ascii="方正仿宋_GBK" w:eastAsia="方正仿宋_GBK" w:hAnsi="方正仿宋_GBK" w:cs="方正仿宋_GBK" w:hint="eastAsia"/>
          <w:sz w:val="28"/>
          <w:szCs w:val="28"/>
        </w:rPr>
        <w:t>会同有关部门</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四、设定和实施依据：</w:t>
      </w:r>
    </w:p>
    <w:p w:rsidR="00000000" w:rsidRDefault="00340A14">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《通用航空飞行管制条例》《国务院关于第六批取消和调整行政审批项目的决定》（国发〔</w:t>
      </w:r>
      <w:r>
        <w:rPr>
          <w:rFonts w:ascii="方正仿宋_GBK" w:eastAsia="方正仿宋_GBK" w:hAnsi="方正仿宋_GBK" w:cs="方正仿宋_GBK" w:hint="eastAsia"/>
          <w:sz w:val="28"/>
          <w:szCs w:val="28"/>
        </w:rPr>
        <w:t>2012</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52</w:t>
      </w:r>
      <w:r>
        <w:rPr>
          <w:rFonts w:ascii="方正仿宋_GBK" w:eastAsia="方正仿宋_GBK" w:hAnsi="方正仿宋_GBK" w:cs="方正仿宋_GBK" w:hint="eastAsia"/>
          <w:sz w:val="28"/>
          <w:szCs w:val="28"/>
        </w:rPr>
        <w:t>号）</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五、子项：</w:t>
      </w:r>
    </w:p>
    <w:p w:rsidR="00000000" w:rsidRDefault="00340A14">
      <w:pPr>
        <w:spacing w:line="540" w:lineRule="exact"/>
        <w:ind w:firstLine="420"/>
        <w:outlineLvl w:val="1"/>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升放无人驾驶自由气球或者系留气球活动审批</w:t>
      </w:r>
      <w:r>
        <w:rPr>
          <w:rFonts w:ascii="方正仿宋_GBK" w:eastAsia="方正仿宋_GBK" w:hAnsi="方正仿宋_GBK" w:cs="方正仿宋_GBK" w:hint="eastAsia"/>
          <w:sz w:val="28"/>
          <w:szCs w:val="28"/>
        </w:rPr>
        <w:t>（县级权限）</w:t>
      </w: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spacing w:line="540" w:lineRule="exact"/>
        <w:ind w:firstLineChars="200" w:firstLine="560"/>
        <w:rPr>
          <w:rFonts w:ascii="Times New Roman" w:eastAsia="仿宋GB2312" w:hAnsi="Times New Roman" w:hint="eastAsia"/>
          <w:sz w:val="28"/>
          <w:szCs w:val="28"/>
        </w:rPr>
      </w:pPr>
    </w:p>
    <w:p w:rsidR="00000000" w:rsidRDefault="00340A14">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lastRenderedPageBreak/>
        <w:t>升放无人驾驶自由气球或者</w:t>
      </w:r>
      <w:r>
        <w:rPr>
          <w:rFonts w:ascii="方正小标宋_GBK" w:eastAsia="方正小标宋_GBK" w:hAnsi="方正小标宋_GBK" w:cs="方正小标宋_GBK" w:hint="eastAsia"/>
          <w:sz w:val="40"/>
          <w:szCs w:val="40"/>
        </w:rPr>
        <w:t>系留气球活动审批（县级权限）</w:t>
      </w:r>
    </w:p>
    <w:p w:rsidR="00000000" w:rsidRDefault="00340A14">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000154105003</w:t>
      </w:r>
      <w:r>
        <w:rPr>
          <w:rFonts w:ascii="方正小标宋_GBK" w:eastAsia="方正小标宋_GBK" w:hAnsi="方正小标宋_GBK" w:cs="方正小标宋_GBK" w:hint="eastAsia"/>
          <w:sz w:val="40"/>
          <w:szCs w:val="40"/>
        </w:rPr>
        <w:t>】</w:t>
      </w:r>
    </w:p>
    <w:p w:rsidR="00000000" w:rsidRDefault="00340A1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000000" w:rsidRDefault="00340A1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000000" w:rsidRDefault="00340A14">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升放无人驾驶自由气球或者系留气球活动审批</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00015410500Y</w:t>
      </w:r>
      <w:r>
        <w:rPr>
          <w:rFonts w:ascii="方正仿宋_GBK" w:eastAsia="方正仿宋_GBK" w:hAnsi="方正仿宋_GBK" w:cs="方正仿宋_GBK" w:hint="eastAsia"/>
          <w:sz w:val="28"/>
          <w:szCs w:val="28"/>
        </w:rPr>
        <w:t>】</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000000" w:rsidRDefault="00340A14">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升放无人驾驶自由气球或者系留气球活动审批（县级权限）【</w:t>
      </w:r>
      <w:r>
        <w:rPr>
          <w:rFonts w:ascii="方正仿宋_GBK" w:eastAsia="方正仿宋_GBK" w:hAnsi="方正仿宋_GBK" w:cs="方正仿宋_GBK" w:hint="eastAsia"/>
          <w:sz w:val="28"/>
          <w:szCs w:val="28"/>
        </w:rPr>
        <w:t>000154105003</w:t>
      </w:r>
      <w:r>
        <w:rPr>
          <w:rFonts w:ascii="方正仿宋_GBK" w:eastAsia="方正仿宋_GBK" w:hAnsi="方正仿宋_GBK" w:cs="方正仿宋_GBK" w:hint="eastAsia"/>
          <w:sz w:val="28"/>
          <w:szCs w:val="28"/>
        </w:rPr>
        <w:t>】</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000000" w:rsidRDefault="00340A14">
      <w:pPr>
        <w:spacing w:line="360" w:lineRule="auto"/>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升放无人驾驶自由气球或者系留气球活动审批（县级权限）</w:t>
      </w:r>
      <w:r>
        <w:rPr>
          <w:rFonts w:ascii="方正仿宋_GBK" w:eastAsia="方正仿宋_GBK" w:hAnsi="方正仿宋_GBK" w:cs="方正仿宋_GBK" w:hint="eastAsia"/>
          <w:sz w:val="28"/>
          <w:szCs w:val="28"/>
        </w:rPr>
        <w:t>(00015410500301)</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000000" w:rsidRDefault="00340A14">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）《通用航空飞行管制条例》第三十三条</w:t>
      </w:r>
    </w:p>
    <w:p w:rsidR="00000000" w:rsidRDefault="00340A14">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）《国务院关于第六批取消和调整行政审批</w:t>
      </w:r>
      <w:r>
        <w:rPr>
          <w:rFonts w:ascii="方正仿宋_GBK" w:eastAsia="方正仿宋_GBK" w:hAnsi="方正仿宋_GBK" w:cs="方正仿宋_GBK" w:hint="eastAsia"/>
          <w:sz w:val="28"/>
          <w:szCs w:val="28"/>
        </w:rPr>
        <w:t>项目的决定》附件</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《国务院决定调整的行政审批项目目录》（一）下放管理层级的行政审批项目第</w:t>
      </w:r>
      <w:r>
        <w:rPr>
          <w:rFonts w:ascii="方正仿宋_GBK" w:eastAsia="方正仿宋_GBK" w:hAnsi="方正仿宋_GBK" w:cs="方正仿宋_GBK" w:hint="eastAsia"/>
          <w:sz w:val="28"/>
          <w:szCs w:val="28"/>
        </w:rPr>
        <w:t>79</w:t>
      </w:r>
      <w:r>
        <w:rPr>
          <w:rFonts w:ascii="方正仿宋_GBK" w:eastAsia="方正仿宋_GBK" w:hAnsi="方正仿宋_GBK" w:cs="方正仿宋_GBK" w:hint="eastAsia"/>
          <w:sz w:val="28"/>
          <w:szCs w:val="28"/>
        </w:rPr>
        <w:t>项</w:t>
      </w:r>
    </w:p>
    <w:p w:rsidR="00000000" w:rsidRDefault="00340A1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000000" w:rsidRDefault="00340A1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）《升放气球管理办法》</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000000" w:rsidRDefault="00340A1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）《升放气球管理办法》第二十、二十一、二十二、二十三、二十五、二十六、二十七、二十八、二十九、三十条</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sidR="00A118EC">
        <w:rPr>
          <w:rFonts w:ascii="方正仿宋_GBK" w:eastAsia="方正仿宋_GBK" w:hAnsi="方正仿宋_GBK" w:cs="方正仿宋_GBK" w:hint="eastAsia"/>
          <w:sz w:val="28"/>
          <w:szCs w:val="28"/>
        </w:rPr>
        <w:t>大理市气象局</w:t>
      </w:r>
      <w:r>
        <w:rPr>
          <w:rFonts w:ascii="方正仿宋_GBK" w:eastAsia="方正仿宋_GBK" w:hAnsi="方正仿宋_GBK" w:cs="方正仿宋_GBK"/>
          <w:sz w:val="28"/>
          <w:szCs w:val="28"/>
        </w:rPr>
        <w:t>会同有关部门</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县级</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340A14">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升放无人驾驶自由气球或者系留</w:t>
      </w:r>
      <w:r>
        <w:rPr>
          <w:rFonts w:ascii="方正仿宋_GBK" w:eastAsia="方正仿宋_GBK" w:hAnsi="方正仿宋_GBK" w:cs="方正仿宋_GBK"/>
          <w:sz w:val="28"/>
          <w:szCs w:val="28"/>
        </w:rPr>
        <w:t>气球活动审批</w:t>
      </w:r>
    </w:p>
    <w:p w:rsidR="00000000" w:rsidRDefault="00340A14">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000000" w:rsidRDefault="00340A1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）具有升放气球资质证；</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升放气球符合下列安全要求：储运气体及充灌、回收气球必须严格遵守消防、危险化学品安全使用管理等有关规定；升放气球的地点应当与高大建筑物、树木、架空电线、通信线和其他障碍物保持安全的距离，避免碰撞、摩擦和缠绕等；在升放气球的球体及其附属物上必须设置识别标志；升放气球必须符合适宜的气象条件；系留气球升放的高度不得高于地面</w:t>
      </w:r>
      <w:r>
        <w:rPr>
          <w:rFonts w:ascii="方正仿宋_GBK" w:eastAsia="方正仿宋_GBK" w:hAnsi="方正仿宋_GBK" w:cs="方正仿宋_GBK"/>
          <w:sz w:val="28"/>
          <w:szCs w:val="28"/>
        </w:rPr>
        <w:t>150</w:t>
      </w:r>
      <w:r>
        <w:rPr>
          <w:rFonts w:ascii="方正仿宋_GBK" w:eastAsia="方正仿宋_GBK" w:hAnsi="方正仿宋_GBK" w:cs="方正仿宋_GBK"/>
          <w:sz w:val="28"/>
          <w:szCs w:val="28"/>
        </w:rPr>
        <w:t>米，但是低于距其水平距离</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米范</w:t>
      </w:r>
      <w:r>
        <w:rPr>
          <w:rFonts w:ascii="方正仿宋_GBK" w:eastAsia="方正仿宋_GBK" w:hAnsi="方正仿宋_GBK" w:cs="方正仿宋_GBK"/>
          <w:sz w:val="28"/>
          <w:szCs w:val="28"/>
        </w:rPr>
        <w:t>围内建筑物顶部的除外；</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升放系留气球必须确保系留牢固；</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系留气球升放的高度超过地面</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米的，必须加装快速放气装置；</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）升放时间、地点不得与所在辖区低空、慢速、小型飞行器相关管制要求冲突。</w:t>
      </w:r>
    </w:p>
    <w:p w:rsidR="00000000" w:rsidRDefault="00340A1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lastRenderedPageBreak/>
        <w:t>2.</w:t>
      </w:r>
      <w:r>
        <w:rPr>
          <w:rFonts w:ascii="Times New Roman" w:eastAsia="仿宋GB2312" w:hAnsi="Times New Roman"/>
          <w:b/>
          <w:bCs/>
          <w:sz w:val="28"/>
          <w:szCs w:val="28"/>
        </w:rPr>
        <w:t>规定行政许可条件的依据</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）《升放气球管理办法》第十七条升放气球活动必须在许可机构批准的范围内进行。</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禁止在依法划设的机场范围内和机场净空保护区域内升放无人驾驶自由气球或者系留气球，但是国家另有规定的除外。</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）《升放气球管理办法》第十八条升放气球必须符合下列安全要求：</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储运气体及充灌、回收气球必须严格遵</w:t>
      </w:r>
      <w:r>
        <w:rPr>
          <w:rFonts w:ascii="方正仿宋_GBK" w:eastAsia="方正仿宋_GBK" w:hAnsi="方正仿宋_GBK" w:cs="方正仿宋_GBK"/>
          <w:sz w:val="28"/>
          <w:szCs w:val="28"/>
        </w:rPr>
        <w:t>守消防、危险化学品安全使用管理等有关规定；</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升放气球的地点应当与高大建筑物、树木、架空电线、通信线和其他障碍物保持安全的距离，避免碰撞、摩擦和缠绕等；</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在升放气球的球体及其附属物上必须设置识别标志；</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四</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升放气球必须符合适宜的气象条件；</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五</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系留气球升放的高度不得高于地面</w:t>
      </w:r>
      <w:r>
        <w:rPr>
          <w:rFonts w:ascii="方正仿宋_GBK" w:eastAsia="方正仿宋_GBK" w:hAnsi="方正仿宋_GBK" w:cs="方正仿宋_GBK"/>
          <w:sz w:val="28"/>
          <w:szCs w:val="28"/>
        </w:rPr>
        <w:t>150</w:t>
      </w:r>
      <w:r>
        <w:rPr>
          <w:rFonts w:ascii="方正仿宋_GBK" w:eastAsia="方正仿宋_GBK" w:hAnsi="方正仿宋_GBK" w:cs="方正仿宋_GBK"/>
          <w:sz w:val="28"/>
          <w:szCs w:val="28"/>
        </w:rPr>
        <w:t>米，但是低于距其水平距离</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米范围内建筑物顶部的除外；</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六</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升放系留气球必须确保系留牢固；</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七</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系留气球升放的高度超过地面</w:t>
      </w:r>
      <w:r>
        <w:rPr>
          <w:rFonts w:ascii="方正仿宋_GBK" w:eastAsia="方正仿宋_GBK" w:hAnsi="方正仿宋_GBK" w:cs="方正仿宋_GBK"/>
          <w:sz w:val="28"/>
          <w:szCs w:val="28"/>
        </w:rPr>
        <w:t>50</w:t>
      </w:r>
      <w:r>
        <w:rPr>
          <w:rFonts w:ascii="方正仿宋_GBK" w:eastAsia="方正仿宋_GBK" w:hAnsi="方正仿宋_GBK" w:cs="方正仿宋_GBK"/>
          <w:sz w:val="28"/>
          <w:szCs w:val="28"/>
        </w:rPr>
        <w:t>米的，必须加装快速放气装置。</w:t>
      </w:r>
    </w:p>
    <w:p w:rsidR="00000000" w:rsidRDefault="00340A14">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）《升放气球管理办法》第十九条升放气球必须由取得《</w:t>
      </w:r>
      <w:r>
        <w:rPr>
          <w:rFonts w:ascii="方正仿宋_GBK" w:eastAsia="方正仿宋_GBK" w:hAnsi="方正仿宋_GBK" w:cs="方正仿宋_GBK"/>
          <w:sz w:val="28"/>
          <w:szCs w:val="28"/>
        </w:rPr>
        <w:t>升放气球资质证》单位的作业人员进行操作，现场应当有专人值守，以预防和处理意外情况</w:t>
      </w:r>
      <w:r>
        <w:rPr>
          <w:rFonts w:ascii="方正仿宋_GBK" w:eastAsia="方正仿宋_GBK" w:hAnsi="方正仿宋_GBK" w:cs="方正仿宋_GBK" w:hint="eastAsia"/>
          <w:sz w:val="28"/>
          <w:szCs w:val="28"/>
        </w:rPr>
        <w:t>。</w:t>
      </w:r>
    </w:p>
    <w:p w:rsidR="00000000" w:rsidRDefault="00340A1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事业单位法人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社会组织法人</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无</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无</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无</w:t>
      </w:r>
    </w:p>
    <w:p w:rsidR="00000000" w:rsidRDefault="00340A14">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sz w:val="28"/>
          <w:szCs w:val="28"/>
        </w:rPr>
        <w:t>实现申请、审批全程网上办理并在网上公布审批程序、受理条件、办理标准。</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将承诺审批时限由</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个工作日压减至</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个工作日。</w:t>
      </w:r>
    </w:p>
    <w:p w:rsidR="00000000" w:rsidRDefault="00340A14">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通过</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监管、跨部门联合监管等方式，对升放无人驾驶自由</w:t>
      </w:r>
      <w:r>
        <w:rPr>
          <w:rFonts w:ascii="方正仿宋_GBK" w:eastAsia="方正仿宋_GBK" w:hAnsi="方正仿宋_GBK" w:cs="方正仿宋_GBK"/>
          <w:sz w:val="28"/>
          <w:szCs w:val="28"/>
        </w:rPr>
        <w:t>气球、系留气球活动实施严格监管，发现违法违规行为要依法查处并公开结果。</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建立健全监管规则和标准，强化市场主体责任。</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加强对升放气球行为的法律法规和科普宣传，提高升放单位和社会公众的安全意识。</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依法及时处理投诉举报。</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000000" w:rsidRDefault="00340A14">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升放气球作业申报表</w:t>
      </w:r>
    </w:p>
    <w:p w:rsidR="00000000" w:rsidRDefault="00340A1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000000" w:rsidRDefault="00340A14">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升放气球管理办法》第十三条升放气球单位升放无人驾驶自由气球至少提前五日、升放系留气球至少提前两日向升放所在地的县级以上地方气象主管机构（以下简称许可机构）提出申请，并按要求如实填写升放气球作业申报表。</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w:t>
      </w:r>
      <w:r>
        <w:rPr>
          <w:rFonts w:ascii="Times New Roman" w:eastAsia="黑体" w:hAnsi="Times New Roman" w:hint="eastAsia"/>
          <w:sz w:val="28"/>
          <w:szCs w:val="28"/>
        </w:rPr>
        <w:t>中介服务</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000000" w:rsidRDefault="00340A14">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lastRenderedPageBreak/>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340A14">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p>
    <w:p w:rsidR="00000000" w:rsidRDefault="00340A14">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sz w:val="28"/>
          <w:szCs w:val="28"/>
        </w:rPr>
        <w:t>无</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）申请人申请；</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）审批机构受理</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不予受理；</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）审批机构审查；</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）决定准予</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不予许可决定书。</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）《升放气球管理办法》第十四条申请材料不齐全或者不符合有关规定的，许可机构应当当场告知申请单位需要补正的全部内容，并按照《行政许可法》第三十二条第一款第一项、第二项、第三项</w:t>
      </w:r>
      <w:r>
        <w:rPr>
          <w:rFonts w:ascii="方正仿宋_GBK" w:eastAsia="方正仿宋_GBK" w:hAnsi="方正仿宋_GBK" w:cs="方正仿宋_GBK"/>
          <w:sz w:val="28"/>
          <w:szCs w:val="28"/>
        </w:rPr>
        <w:t>、第五项的规定，决定受理或者不予受理申请，出具书面凭证。不予受理申请的，应当说明理由。</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升放气球管理办法》第十五条受理申请的许可机构应当按照职责，对申请单位的资质、升放环境、升放期间的气象条件等条件进行审查。符合规定条件的，许可机构应当自受理申请之日起两日内作出书面行政许可决定。</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）《升放气球管理办法》第十六条升放无人驾驶自由气球，应当在拟升放两日前持本办法第十五条规定的批准文件向当地飞行</w:t>
      </w:r>
      <w:r>
        <w:rPr>
          <w:rFonts w:ascii="方正仿宋_GBK" w:eastAsia="方正仿宋_GBK" w:hAnsi="方正仿宋_GBK" w:cs="方正仿宋_GBK"/>
          <w:sz w:val="28"/>
          <w:szCs w:val="28"/>
        </w:rPr>
        <w:lastRenderedPageBreak/>
        <w:t>管制部门提出升放申请。</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000000" w:rsidRDefault="00340A14">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当场办理</w:t>
      </w:r>
    </w:p>
    <w:p w:rsidR="00000000" w:rsidRDefault="00340A14">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个工作日</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000000" w:rsidRDefault="00340A14">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升放气球管理办法》第十五条受理申请的许可机构应当按照职责，对申请单位的资质、升放环境、升放期间的气象条件等条件进行审查。符合规定条件的，许可机构应当自受理申请之日起两日内作出书面行政许可决定。</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w:t>
      </w:r>
      <w:r>
        <w:rPr>
          <w:rFonts w:ascii="Times New Roman" w:eastAsia="仿宋GB2312" w:hAnsi="Times New Roman" w:hint="eastAsia"/>
          <w:b/>
          <w:bCs/>
          <w:sz w:val="28"/>
          <w:szCs w:val="28"/>
        </w:rPr>
        <w:t>审批时限：</w:t>
      </w:r>
      <w:r>
        <w:rPr>
          <w:rFonts w:ascii="方正仿宋_GBK" w:eastAsia="方正仿宋_GBK" w:hAnsi="方正仿宋_GBK" w:cs="方正仿宋_GBK" w:hint="eastAsia"/>
          <w:sz w:val="28"/>
          <w:szCs w:val="28"/>
        </w:rPr>
        <w:t>1</w:t>
      </w:r>
      <w:r>
        <w:rPr>
          <w:rFonts w:ascii="方正仿宋_GBK" w:eastAsia="方正仿宋_GBK" w:hAnsi="方正仿宋_GBK" w:cs="方正仿宋_GBK"/>
          <w:sz w:val="28"/>
          <w:szCs w:val="28"/>
        </w:rPr>
        <w:t>个工作日</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九、收费</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000000" w:rsidRDefault="00340A14">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lastRenderedPageBreak/>
        <w:t>无</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000000" w:rsidRDefault="00340A14">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其他</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当次</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000000" w:rsidRDefault="00340A14">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升放气球管理办法》第十五条受理申请的许可机构应当按照职责，对申请单位的资质、升放环境、升放期间的气象条件等条件进行审查。符合规定条件的，许可机构应当自受理申请之日起两日内作出书面行政许可决定。</w:t>
      </w:r>
    </w:p>
    <w:p w:rsidR="00000000" w:rsidRDefault="00340A1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许可机构依法作出不予行政许可的书面决定，应</w:t>
      </w:r>
      <w:r>
        <w:rPr>
          <w:rFonts w:ascii="方正仿宋_GBK" w:eastAsia="方正仿宋_GBK" w:hAnsi="方正仿宋_GBK" w:cs="方正仿宋_GBK"/>
          <w:sz w:val="28"/>
          <w:szCs w:val="28"/>
        </w:rPr>
        <w:t>当说明理由，并告知申请单位依法享有申请行政复议或者提起行政诉讼的权利。</w:t>
      </w:r>
    </w:p>
    <w:p w:rsidR="00000000" w:rsidRDefault="00340A14">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取消升放活动的，升放气球单位应当及时向许可机构报告；更改升放时间、地点或者数量的，升放气球单位应当按照本办法规定重新提出申请。</w:t>
      </w:r>
    </w:p>
    <w:p w:rsidR="00000000" w:rsidRDefault="00340A1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p>
    <w:p w:rsidR="00000000" w:rsidRDefault="00340A14">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000000" w:rsidRDefault="00340A14">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无</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000000" w:rsidRDefault="00340A14">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全国</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p>
    <w:p w:rsidR="00000000" w:rsidRDefault="00340A14">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lastRenderedPageBreak/>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）《升放气球管理办法》第三条在中华人民共和国境内从事升放气球活动，应当遵守本办法及国家其</w:t>
      </w:r>
      <w:r>
        <w:rPr>
          <w:rFonts w:ascii="方正仿宋_GBK" w:eastAsia="方正仿宋_GBK" w:hAnsi="方正仿宋_GBK" w:cs="方正仿宋_GBK" w:hint="eastAsia"/>
          <w:sz w:val="28"/>
          <w:szCs w:val="28"/>
        </w:rPr>
        <w:t>他有关规定。</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十一、行政许可数量限制</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000000" w:rsidRDefault="00340A14">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000000" w:rsidRDefault="00340A14">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p>
    <w:p w:rsidR="00000000" w:rsidRDefault="00340A14">
      <w:pPr>
        <w:spacing w:line="600" w:lineRule="exact"/>
        <w:ind w:firstLineChars="200" w:firstLine="560"/>
        <w:jc w:val="left"/>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十二、行政许可后年检</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000000" w:rsidRDefault="00340A14">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p>
    <w:p w:rsidR="00000000" w:rsidRDefault="00340A14">
      <w:pPr>
        <w:spacing w:line="540" w:lineRule="exact"/>
        <w:ind w:firstLineChars="200" w:firstLine="560"/>
        <w:outlineLvl w:val="2"/>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340A14">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000000" w:rsidRDefault="00340A14">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000000" w:rsidRDefault="00340A14">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w:t>
      </w:r>
      <w:r>
        <w:rPr>
          <w:rFonts w:ascii="Times New Roman" w:eastAsia="仿宋GB2312" w:hAnsi="Times New Roman" w:hint="eastAsia"/>
          <w:b/>
          <w:bCs/>
          <w:sz w:val="28"/>
          <w:szCs w:val="28"/>
        </w:rPr>
        <w:t>志：</w:t>
      </w:r>
      <w:r>
        <w:rPr>
          <w:rFonts w:ascii="方正仿宋_GBK" w:eastAsia="方正仿宋_GBK" w:hAnsi="方正仿宋_GBK" w:cs="方正仿宋_GBK" w:hint="eastAsia"/>
          <w:sz w:val="28"/>
          <w:szCs w:val="28"/>
        </w:rPr>
        <w:t>无</w:t>
      </w:r>
    </w:p>
    <w:p w:rsidR="00000000" w:rsidRDefault="00340A1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340A1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lastRenderedPageBreak/>
        <w:t>3.</w:t>
      </w:r>
      <w:r>
        <w:rPr>
          <w:rFonts w:ascii="Times New Roman" w:eastAsia="仿宋GB2312" w:hAnsi="Times New Roman"/>
          <w:b/>
          <w:bCs/>
          <w:sz w:val="28"/>
          <w:szCs w:val="28"/>
        </w:rPr>
        <w:t>设定年报要求的依据</w:t>
      </w:r>
    </w:p>
    <w:p w:rsidR="00000000" w:rsidRDefault="00340A14">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无</w:t>
      </w:r>
    </w:p>
    <w:p w:rsidR="00000000" w:rsidRDefault="00340A14">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000000" w:rsidRDefault="00340A1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000000" w:rsidRDefault="00A118EC">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大理市气象局</w:t>
      </w:r>
    </w:p>
    <w:p w:rsidR="00000000" w:rsidRDefault="00340A14">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000000" w:rsidRDefault="00340A14">
      <w:pPr>
        <w:spacing w:line="600" w:lineRule="exact"/>
        <w:ind w:firstLineChars="200" w:firstLine="560"/>
        <w:rPr>
          <w:rFonts w:ascii="方正仿宋_GBK" w:eastAsia="方正仿宋_GBK" w:hAnsi="方正仿宋_GBK" w:cs="方正仿宋_GBK" w:hint="eastAsia"/>
          <w:sz w:val="28"/>
          <w:szCs w:val="28"/>
        </w:rPr>
      </w:pPr>
    </w:p>
    <w:p w:rsidR="00000000" w:rsidRDefault="00340A14">
      <w:pPr>
        <w:spacing w:line="600" w:lineRule="exact"/>
        <w:ind w:firstLineChars="200" w:firstLine="560"/>
        <w:rPr>
          <w:rFonts w:ascii="方正仿宋_GBK" w:eastAsia="方正仿宋_GBK" w:hAnsi="方正仿宋_GBK" w:cs="方正仿宋_GBK" w:hint="eastAsia"/>
          <w:sz w:val="28"/>
          <w:szCs w:val="28"/>
        </w:rPr>
      </w:pPr>
    </w:p>
    <w:p w:rsidR="00340A14" w:rsidRDefault="00340A14">
      <w:pPr>
        <w:spacing w:line="540" w:lineRule="exact"/>
        <w:outlineLvl w:val="1"/>
        <w:rPr>
          <w:rFonts w:ascii="Times New Roman" w:eastAsia="黑体" w:hAnsi="Times New Roman"/>
          <w:sz w:val="28"/>
          <w:szCs w:val="28"/>
        </w:rPr>
      </w:pPr>
    </w:p>
    <w:sectPr w:rsidR="00340A1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A14" w:rsidRDefault="00340A14" w:rsidP="0016648B">
      <w:r>
        <w:separator/>
      </w:r>
    </w:p>
  </w:endnote>
  <w:endnote w:type="continuationSeparator" w:id="0">
    <w:p w:rsidR="00340A14" w:rsidRDefault="00340A14" w:rsidP="00166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GB2312">
    <w:altName w:val="仿宋"/>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A14" w:rsidRDefault="00340A14" w:rsidP="0016648B">
      <w:r>
        <w:separator/>
      </w:r>
    </w:p>
  </w:footnote>
  <w:footnote w:type="continuationSeparator" w:id="0">
    <w:p w:rsidR="00340A14" w:rsidRDefault="00340A14" w:rsidP="001664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markup="0"/>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I4MzVlNjk0M2ViNzEzYjEyZTgwNDYzOTU3YzMzZWUifQ=="/>
  </w:docVars>
  <w:rsids>
    <w:rsidRoot w:val="00172A27"/>
    <w:rsid w:val="0016648B"/>
    <w:rsid w:val="00174E09"/>
    <w:rsid w:val="00340A14"/>
    <w:rsid w:val="00A118EC"/>
    <w:rsid w:val="4CEB15DD"/>
    <w:rsid w:val="5E4DD1C7"/>
    <w:rsid w:val="7BB39DC8"/>
    <w:rsid w:val="7CF5F4F6"/>
    <w:rsid w:val="7D5ED80E"/>
    <w:rsid w:val="7ECD627C"/>
    <w:rsid w:val="7EFD46CF"/>
    <w:rsid w:val="93BBE368"/>
    <w:rsid w:val="BDF3A099"/>
    <w:rsid w:val="D7E7E0FC"/>
    <w:rsid w:val="EEDD7D4E"/>
    <w:rsid w:val="EF516D07"/>
    <w:rsid w:val="FE7B0E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footer"/>
    <w:basedOn w:val="a"/>
    <w:link w:val="Char"/>
    <w:pPr>
      <w:tabs>
        <w:tab w:val="center" w:pos="4153"/>
        <w:tab w:val="right" w:pos="8306"/>
      </w:tabs>
      <w:snapToGrid w:val="0"/>
      <w:jc w:val="left"/>
    </w:pPr>
    <w:rPr>
      <w:sz w:val="18"/>
      <w:szCs w:val="18"/>
    </w:rPr>
  </w:style>
  <w:style w:type="character" w:customStyle="1" w:styleId="Char">
    <w:name w:val="页脚 Char"/>
    <w:link w:val="a4"/>
    <w:rPr>
      <w:rFonts w:ascii="Calibri" w:hAnsi="Calibri"/>
      <w:kern w:val="2"/>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539</Words>
  <Characters>3077</Characters>
  <Application>Microsoft Office Word</Application>
  <DocSecurity>0</DocSecurity>
  <Lines>25</Lines>
  <Paragraphs>7</Paragraphs>
  <ScaleCrop>false</ScaleCrop>
  <Company>Microsoft</Company>
  <LinksUpToDate>false</LinksUpToDate>
  <CharactersWithSpaces>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49152</dc:creator>
  <cp:lastModifiedBy>付志嘉</cp:lastModifiedBy>
  <cp:revision>3</cp:revision>
  <cp:lastPrinted>2022-06-17T06:53:00Z</cp:lastPrinted>
  <dcterms:created xsi:type="dcterms:W3CDTF">2023-10-27T07:38:00Z</dcterms:created>
  <dcterms:modified xsi:type="dcterms:W3CDTF">2023-10-27T08:21:00Z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2052-11.8.2.10458</vt:lpwstr>
  </property>
</Properties>
</file>